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39C160B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58BBBA76"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3644D3">
              <w:rPr>
                <w:noProof/>
                <w:webHidden/>
              </w:rPr>
              <w:t>3</w:t>
            </w:r>
            <w:r w:rsidR="00DC28E5">
              <w:rPr>
                <w:noProof/>
                <w:webHidden/>
              </w:rPr>
              <w:fldChar w:fldCharType="end"/>
            </w:r>
          </w:hyperlink>
        </w:p>
        <w:p w14:paraId="1985B6D1" w14:textId="0E173BB9"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sidR="003644D3">
              <w:rPr>
                <w:noProof/>
                <w:webHidden/>
              </w:rPr>
              <w:t>4</w:t>
            </w:r>
            <w:r>
              <w:rPr>
                <w:noProof/>
                <w:webHidden/>
              </w:rPr>
              <w:fldChar w:fldCharType="end"/>
            </w:r>
          </w:hyperlink>
        </w:p>
        <w:p w14:paraId="39C33D2D" w14:textId="3808F373"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sidR="003644D3">
              <w:rPr>
                <w:noProof/>
                <w:webHidden/>
              </w:rPr>
              <w:t>4</w:t>
            </w:r>
            <w:r>
              <w:rPr>
                <w:noProof/>
                <w:webHidden/>
              </w:rPr>
              <w:fldChar w:fldCharType="end"/>
            </w:r>
          </w:hyperlink>
        </w:p>
        <w:p w14:paraId="120ECB9B" w14:textId="523F3AD9"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sidR="003644D3">
              <w:rPr>
                <w:noProof/>
                <w:webHidden/>
              </w:rPr>
              <w:t>4</w:t>
            </w:r>
            <w:r>
              <w:rPr>
                <w:noProof/>
                <w:webHidden/>
              </w:rPr>
              <w:fldChar w:fldCharType="end"/>
            </w:r>
          </w:hyperlink>
        </w:p>
        <w:p w14:paraId="5CA5AE22" w14:textId="3E9641F3"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sidR="003644D3">
              <w:rPr>
                <w:noProof/>
                <w:webHidden/>
              </w:rPr>
              <w:t>5</w:t>
            </w:r>
            <w:r>
              <w:rPr>
                <w:noProof/>
                <w:webHidden/>
              </w:rPr>
              <w:fldChar w:fldCharType="end"/>
            </w:r>
          </w:hyperlink>
        </w:p>
        <w:p w14:paraId="5B162A5D" w14:textId="5C0DD8B1"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sidR="003644D3">
              <w:rPr>
                <w:noProof/>
                <w:webHidden/>
              </w:rPr>
              <w:t>5</w:t>
            </w:r>
            <w:r>
              <w:rPr>
                <w:noProof/>
                <w:webHidden/>
              </w:rPr>
              <w:fldChar w:fldCharType="end"/>
            </w:r>
          </w:hyperlink>
        </w:p>
        <w:p w14:paraId="7C640DB8" w14:textId="79441FBF"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sidR="003644D3">
              <w:rPr>
                <w:noProof/>
                <w:webHidden/>
              </w:rPr>
              <w:t>6</w:t>
            </w:r>
            <w:r>
              <w:rPr>
                <w:noProof/>
                <w:webHidden/>
              </w:rPr>
              <w:fldChar w:fldCharType="end"/>
            </w:r>
          </w:hyperlink>
        </w:p>
        <w:p w14:paraId="256F472D" w14:textId="4582D075" w:rsidR="00DC28E5" w:rsidRDefault="00DC28E5">
          <w:pPr>
            <w:pStyle w:val="Spistreci1"/>
            <w:tabs>
              <w:tab w:val="right" w:leader="dot" w:pos="9062"/>
            </w:tabs>
            <w:rPr>
              <w:rFonts w:eastAsiaTheme="minorEastAsia"/>
              <w:noProof/>
              <w:lang w:eastAsia="pl-PL"/>
            </w:rPr>
          </w:pPr>
          <w:r>
            <w:fldChar w:fldCharType="begin"/>
          </w:r>
          <w:r>
            <w:instrText>HYPERLINK \l "_Toc187144207"</w:instrText>
          </w:r>
          <w:r>
            <w:fldChar w:fldCharType="separate"/>
          </w:r>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ins w:id="0" w:author="Emilia Binkowska" w:date="2026-02-09T14:31:00Z" w16du:dateUtc="2026-02-09T13:31:00Z">
            <w:r w:rsidR="003644D3">
              <w:rPr>
                <w:noProof/>
                <w:webHidden/>
              </w:rPr>
              <w:t>10</w:t>
            </w:r>
          </w:ins>
          <w:del w:id="1" w:author="Emilia Binkowska" w:date="2026-02-09T14:31:00Z" w16du:dateUtc="2026-02-09T13:31:00Z">
            <w:r w:rsidDel="003644D3">
              <w:rPr>
                <w:noProof/>
                <w:webHidden/>
              </w:rPr>
              <w:delText>9</w:delText>
            </w:r>
          </w:del>
          <w:r>
            <w:rPr>
              <w:noProof/>
              <w:webHidden/>
            </w:rPr>
            <w:fldChar w:fldCharType="end"/>
          </w:r>
          <w:r>
            <w:fldChar w:fldCharType="end"/>
          </w:r>
        </w:p>
        <w:p w14:paraId="390A6297" w14:textId="4683EBE6" w:rsidR="00DC28E5" w:rsidRDefault="00DC28E5">
          <w:pPr>
            <w:pStyle w:val="Spistreci1"/>
            <w:tabs>
              <w:tab w:val="right" w:leader="dot" w:pos="9062"/>
            </w:tabs>
            <w:rPr>
              <w:rFonts w:eastAsiaTheme="minorEastAsia"/>
              <w:noProof/>
              <w:lang w:eastAsia="pl-PL"/>
            </w:rPr>
          </w:pPr>
          <w:r>
            <w:fldChar w:fldCharType="begin"/>
          </w:r>
          <w:r>
            <w:instrText>HYPERLINK \l "_Toc187144208"</w:instrText>
          </w:r>
          <w:r>
            <w:fldChar w:fldCharType="separate"/>
          </w:r>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ins w:id="2" w:author="Emilia Binkowska" w:date="2026-02-09T14:31:00Z" w16du:dateUtc="2026-02-09T13:31:00Z">
            <w:r w:rsidR="003644D3">
              <w:rPr>
                <w:noProof/>
                <w:webHidden/>
              </w:rPr>
              <w:t>12</w:t>
            </w:r>
          </w:ins>
          <w:del w:id="3" w:author="Emilia Binkowska" w:date="2026-02-09T14:31:00Z" w16du:dateUtc="2026-02-09T13:31:00Z">
            <w:r w:rsidDel="003644D3">
              <w:rPr>
                <w:noProof/>
                <w:webHidden/>
              </w:rPr>
              <w:delText>10</w:delText>
            </w:r>
          </w:del>
          <w:r>
            <w:rPr>
              <w:noProof/>
              <w:webHidden/>
            </w:rPr>
            <w:fldChar w:fldCharType="end"/>
          </w:r>
          <w:r>
            <w:fldChar w:fldCharType="end"/>
          </w:r>
        </w:p>
        <w:p w14:paraId="5E74FB24" w14:textId="4DFDB6C3" w:rsidR="00DC28E5" w:rsidRDefault="00DC28E5">
          <w:pPr>
            <w:pStyle w:val="Spistreci1"/>
            <w:tabs>
              <w:tab w:val="right" w:leader="dot" w:pos="9062"/>
            </w:tabs>
            <w:rPr>
              <w:rFonts w:eastAsiaTheme="minorEastAsia"/>
              <w:noProof/>
              <w:lang w:eastAsia="pl-PL"/>
            </w:rPr>
          </w:pPr>
          <w:r>
            <w:fldChar w:fldCharType="begin"/>
          </w:r>
          <w:r>
            <w:instrText>HYPERLINK \l "_Toc187144209"</w:instrText>
          </w:r>
          <w:r>
            <w:fldChar w:fldCharType="separate"/>
          </w:r>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ins w:id="4" w:author="Emilia Binkowska" w:date="2026-02-09T14:31:00Z" w16du:dateUtc="2026-02-09T13:31:00Z">
            <w:r w:rsidR="003644D3">
              <w:rPr>
                <w:noProof/>
                <w:webHidden/>
              </w:rPr>
              <w:t>16</w:t>
            </w:r>
          </w:ins>
          <w:del w:id="5" w:author="Emilia Binkowska" w:date="2026-02-09T14:31:00Z" w16du:dateUtc="2026-02-09T13:31:00Z">
            <w:r w:rsidDel="003644D3">
              <w:rPr>
                <w:noProof/>
                <w:webHidden/>
              </w:rPr>
              <w:delText>15</w:delText>
            </w:r>
          </w:del>
          <w:r>
            <w:rPr>
              <w:noProof/>
              <w:webHidden/>
            </w:rPr>
            <w:fldChar w:fldCharType="end"/>
          </w:r>
          <w:r>
            <w:fldChar w:fldCharType="end"/>
          </w:r>
        </w:p>
        <w:p w14:paraId="48D38E70" w14:textId="19593960" w:rsidR="00DC28E5" w:rsidRDefault="00DC28E5">
          <w:pPr>
            <w:pStyle w:val="Spistreci1"/>
            <w:tabs>
              <w:tab w:val="right" w:leader="dot" w:pos="9062"/>
            </w:tabs>
            <w:rPr>
              <w:rFonts w:eastAsiaTheme="minorEastAsia"/>
              <w:noProof/>
              <w:lang w:eastAsia="pl-PL"/>
            </w:rPr>
          </w:pPr>
          <w:r>
            <w:fldChar w:fldCharType="begin"/>
          </w:r>
          <w:r>
            <w:instrText>HYPERLINK \l "_Toc187144210"</w:instrText>
          </w:r>
          <w:r>
            <w:fldChar w:fldCharType="separate"/>
          </w:r>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ins w:id="6" w:author="Emilia Binkowska" w:date="2026-02-09T14:31:00Z" w16du:dateUtc="2026-02-09T13:31:00Z">
            <w:r w:rsidR="003644D3">
              <w:rPr>
                <w:noProof/>
                <w:webHidden/>
              </w:rPr>
              <w:t>17</w:t>
            </w:r>
          </w:ins>
          <w:del w:id="7" w:author="Emilia Binkowska" w:date="2026-02-09T14:31:00Z" w16du:dateUtc="2026-02-09T13:31:00Z">
            <w:r w:rsidDel="003644D3">
              <w:rPr>
                <w:noProof/>
                <w:webHidden/>
              </w:rPr>
              <w:delText>15</w:delText>
            </w:r>
          </w:del>
          <w:r>
            <w:rPr>
              <w:noProof/>
              <w:webHidden/>
            </w:rPr>
            <w:fldChar w:fldCharType="end"/>
          </w:r>
          <w:r>
            <w:fldChar w:fldCharType="end"/>
          </w:r>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8" w:name="_Toc187144200"/>
      <w:r w:rsidRPr="00772C17">
        <w:rPr>
          <w:rFonts w:ascii="Arial" w:eastAsia="Times New Roman" w:hAnsi="Arial" w:cs="Arial"/>
          <w:lang w:eastAsia="pl-PL"/>
        </w:rPr>
        <w:lastRenderedPageBreak/>
        <w:t>Wprowadzenie</w:t>
      </w:r>
      <w:bookmarkEnd w:id="8"/>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w:t>
      </w:r>
      <w:proofErr w:type="spellStart"/>
      <w:r>
        <w:rPr>
          <w:rFonts w:ascii="Arial" w:eastAsia="Times New Roman" w:hAnsi="Arial" w:cs="Arial"/>
          <w:sz w:val="24"/>
          <w:szCs w:val="24"/>
          <w:lang w:eastAsia="pl-PL"/>
        </w:rPr>
        <w:t>FEdKP</w:t>
      </w:r>
      <w:proofErr w:type="spellEnd"/>
      <w:r>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E420AAD"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 xml:space="preserve">Dz. U. z </w:t>
      </w:r>
      <w:r w:rsidR="0060695E" w:rsidRPr="00E03469">
        <w:rPr>
          <w:rFonts w:ascii="Arial" w:eastAsia="Times New Roman" w:hAnsi="Arial" w:cs="Arial"/>
          <w:sz w:val="24"/>
          <w:szCs w:val="24"/>
          <w:lang w:eastAsia="pl-PL"/>
        </w:rPr>
        <w:t>202</w:t>
      </w:r>
      <w:r w:rsidR="0060695E">
        <w:rPr>
          <w:rFonts w:ascii="Arial" w:eastAsia="Times New Roman" w:hAnsi="Arial" w:cs="Arial"/>
          <w:sz w:val="24"/>
          <w:szCs w:val="24"/>
          <w:lang w:eastAsia="pl-PL"/>
        </w:rPr>
        <w:t>5</w:t>
      </w:r>
      <w:r w:rsidR="0060695E" w:rsidRPr="00E03469">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r. poz. </w:t>
      </w:r>
      <w:r w:rsidR="0060695E">
        <w:rPr>
          <w:rFonts w:ascii="Arial" w:eastAsia="Times New Roman" w:hAnsi="Arial" w:cs="Arial"/>
          <w:sz w:val="24"/>
          <w:szCs w:val="24"/>
          <w:lang w:eastAsia="pl-PL"/>
        </w:rPr>
        <w:t>1733</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w:t>
      </w:r>
      <w:proofErr w:type="spellStart"/>
      <w:r w:rsidR="00E45D29">
        <w:rPr>
          <w:rFonts w:ascii="Arial" w:eastAsia="Times New Roman" w:hAnsi="Arial" w:cs="Arial"/>
          <w:sz w:val="24"/>
          <w:szCs w:val="24"/>
          <w:lang w:eastAsia="pl-PL"/>
        </w:rPr>
        <w:t>FEdKP</w:t>
      </w:r>
      <w:proofErr w:type="spellEnd"/>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 xml:space="preserve">w ramach </w:t>
      </w:r>
      <w:proofErr w:type="spellStart"/>
      <w:r w:rsidRPr="0002374E">
        <w:rPr>
          <w:rFonts w:ascii="Arial" w:eastAsia="Times New Roman" w:hAnsi="Arial" w:cs="Arial"/>
          <w:sz w:val="24"/>
          <w:szCs w:val="24"/>
          <w:lang w:eastAsia="pl-PL"/>
        </w:rPr>
        <w:t>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proofErr w:type="spellEnd"/>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9" w:name="_Toc187144201"/>
      <w:r w:rsidRPr="00772C17">
        <w:rPr>
          <w:rFonts w:ascii="Arial" w:eastAsia="Times New Roman" w:hAnsi="Arial" w:cs="Arial"/>
          <w:lang w:eastAsia="pl-PL"/>
        </w:rPr>
        <w:lastRenderedPageBreak/>
        <w:t>Struktura Studium wykonalności</w:t>
      </w:r>
      <w:bookmarkEnd w:id="9"/>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10"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10"/>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11" w:name="_Toc187144202"/>
      <w:r w:rsidRPr="00772C17">
        <w:rPr>
          <w:rFonts w:ascii="Arial" w:eastAsia="Times New Roman" w:hAnsi="Arial" w:cs="Arial"/>
          <w:lang w:eastAsia="pl-PL"/>
        </w:rPr>
        <w:t>Definicja celów projektu</w:t>
      </w:r>
      <w:bookmarkEnd w:id="11"/>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12"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13" w:name="_Toc187144203"/>
      <w:r w:rsidRPr="00772C17">
        <w:rPr>
          <w:rFonts w:ascii="Arial" w:eastAsia="Times New Roman" w:hAnsi="Arial" w:cs="Arial"/>
          <w:lang w:eastAsia="pl-PL"/>
        </w:rPr>
        <w:t>Identyfikacja projektu</w:t>
      </w:r>
      <w:bookmarkEnd w:id="13"/>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12"/>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14" w:name="_Toc187144204"/>
      <w:r w:rsidRPr="00772C17">
        <w:rPr>
          <w:rFonts w:ascii="Arial" w:eastAsia="Times New Roman" w:hAnsi="Arial" w:cs="Arial"/>
          <w:lang w:eastAsia="pl-PL"/>
        </w:rPr>
        <w:t>Analiza wykonalności, popytu i opcji</w:t>
      </w:r>
      <w:bookmarkEnd w:id="14"/>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15" w:name="_Toc187144205"/>
      <w:r w:rsidRPr="00772C17">
        <w:rPr>
          <w:rFonts w:ascii="Arial" w:eastAsia="Times New Roman" w:hAnsi="Arial" w:cs="Arial"/>
          <w:lang w:eastAsia="pl-PL"/>
        </w:rPr>
        <w:t>Analiza oddziaływania na środowisko</w:t>
      </w:r>
      <w:bookmarkEnd w:id="15"/>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78532C" w:rsidRDefault="00E96527" w:rsidP="00772C17">
      <w:pPr>
        <w:pStyle w:val="Nagwek1"/>
        <w:rPr>
          <w:rFonts w:ascii="Arial" w:eastAsia="Times New Roman" w:hAnsi="Arial" w:cs="Arial"/>
          <w:lang w:eastAsia="pl-PL"/>
        </w:rPr>
      </w:pPr>
      <w:bookmarkStart w:id="16" w:name="_Hlk185315657"/>
      <w:bookmarkStart w:id="17" w:name="_Toc187144206"/>
      <w:r w:rsidRPr="0078532C">
        <w:rPr>
          <w:rFonts w:ascii="Arial" w:eastAsia="Times New Roman" w:hAnsi="Arial" w:cs="Arial"/>
          <w:lang w:eastAsia="pl-PL"/>
        </w:rPr>
        <w:t>Inwestycje w zakresie paliw kopalnych</w:t>
      </w:r>
      <w:bookmarkEnd w:id="16"/>
      <w:bookmarkEnd w:id="17"/>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8"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 xml:space="preserve">osiągnięcia celów szczegółowych </w:t>
      </w:r>
      <w:proofErr w:type="spellStart"/>
      <w:r w:rsidRPr="00EC4562">
        <w:rPr>
          <w:rFonts w:ascii="Arial" w:eastAsia="Calibri" w:hAnsi="Arial" w:cs="Arial"/>
          <w:kern w:val="0"/>
          <w:sz w:val="24"/>
          <w:szCs w:val="24"/>
          <w:lang w:eastAsia="pl-PL"/>
          <w14:ligatures w14:val="none"/>
        </w:rPr>
        <w:t>FEdKP</w:t>
      </w:r>
      <w:proofErr w:type="spellEnd"/>
      <w:r w:rsidRPr="00EC4562">
        <w:rPr>
          <w:rFonts w:ascii="Arial" w:eastAsia="Calibri" w:hAnsi="Arial" w:cs="Arial"/>
          <w:kern w:val="0"/>
          <w:sz w:val="24"/>
          <w:szCs w:val="24"/>
          <w:lang w:eastAsia="pl-PL"/>
          <w14:ligatures w14:val="none"/>
        </w:rPr>
        <w:t>,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78532C">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8"/>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9" w:name="_Toc187144207"/>
      <w:r w:rsidRPr="00772C17">
        <w:rPr>
          <w:rFonts w:ascii="Arial" w:eastAsia="Times New Roman" w:hAnsi="Arial" w:cs="Arial"/>
          <w:lang w:eastAsia="pl-PL"/>
        </w:rPr>
        <w:t>Pomoc publiczna</w:t>
      </w:r>
      <w:bookmarkEnd w:id="19"/>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67E10FE9"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 xml:space="preserve">Dofinansowanie w ramach </w:t>
      </w:r>
      <w:proofErr w:type="spellStart"/>
      <w:r w:rsidRPr="00BE2F5D">
        <w:rPr>
          <w:rFonts w:ascii="Arial" w:eastAsia="Times New Roman" w:hAnsi="Arial" w:cs="Arial"/>
          <w:sz w:val="24"/>
          <w:szCs w:val="24"/>
          <w:lang w:eastAsia="pl-PL"/>
        </w:rPr>
        <w:t>FEdKP</w:t>
      </w:r>
      <w:proofErr w:type="spellEnd"/>
      <w:r w:rsidRPr="00BE2F5D">
        <w:rPr>
          <w:rFonts w:ascii="Arial" w:eastAsia="Times New Roman" w:hAnsi="Arial" w:cs="Arial"/>
          <w:sz w:val="24"/>
          <w:szCs w:val="24"/>
          <w:lang w:eastAsia="pl-PL"/>
        </w:rPr>
        <w:t xml:space="preserve"> może zostać uznane za pomoc publiczną w oparciu o przepisy art. 107 ust. 1 Traktatu o funkcjonowaniu Unii Europejskiej (Dz. Urz. UE </w:t>
      </w:r>
      <w:r w:rsidR="005A59C3" w:rsidRPr="005A59C3">
        <w:rPr>
          <w:rFonts w:ascii="Arial" w:eastAsia="Times New Roman" w:hAnsi="Arial" w:cs="Arial"/>
          <w:sz w:val="24"/>
          <w:szCs w:val="24"/>
          <w:lang w:eastAsia="pl-PL"/>
        </w:rPr>
        <w:t>C 202 z 7.6.2016 r., s. 1</w:t>
      </w:r>
      <w:r w:rsidRPr="00BE2F5D">
        <w:rPr>
          <w:rFonts w:ascii="Arial" w:eastAsia="Times New Roman" w:hAnsi="Arial" w:cs="Arial"/>
          <w:sz w:val="24"/>
          <w:szCs w:val="24"/>
          <w:lang w:eastAsia="pl-PL"/>
        </w:rPr>
        <w:t>)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20"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20"/>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21" w:name="_Toc187144208"/>
      <w:r w:rsidRPr="00772C17">
        <w:rPr>
          <w:rFonts w:ascii="Arial" w:eastAsia="Times New Roman" w:hAnsi="Arial" w:cs="Arial"/>
          <w:lang w:eastAsia="pl-PL"/>
        </w:rPr>
        <w:t>Analiza finansowa</w:t>
      </w:r>
      <w:bookmarkEnd w:id="21"/>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proofErr w:type="spellStart"/>
      <w:r w:rsidR="004C2FEF">
        <w:rPr>
          <w:rFonts w:ascii="Arial" w:eastAsia="Times New Roman" w:hAnsi="Arial" w:cs="Arial"/>
          <w:sz w:val="24"/>
          <w:szCs w:val="24"/>
          <w:lang w:eastAsia="pl-PL"/>
        </w:rPr>
        <w:t>FEdKP</w:t>
      </w:r>
      <w:proofErr w:type="spellEnd"/>
      <w:r w:rsidR="004C2FEF">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22" w:name="_Toc187144209"/>
      <w:r w:rsidRPr="00772C17">
        <w:rPr>
          <w:rFonts w:ascii="Arial" w:eastAsia="Times New Roman" w:hAnsi="Arial" w:cs="Arial"/>
          <w:lang w:eastAsia="pl-PL"/>
        </w:rPr>
        <w:t>Analiza kosztów i korzyści</w:t>
      </w:r>
      <w:bookmarkEnd w:id="22"/>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23" w:name="_Toc187144210"/>
      <w:r w:rsidRPr="00772C17">
        <w:rPr>
          <w:rFonts w:ascii="Arial" w:eastAsia="Times New Roman" w:hAnsi="Arial" w:cs="Arial"/>
          <w:lang w:eastAsia="pl-PL"/>
        </w:rPr>
        <w:lastRenderedPageBreak/>
        <w:t>Analiza ryzyka i wrażliwości</w:t>
      </w:r>
      <w:bookmarkEnd w:id="23"/>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listę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matrycę ryzyka prezentującą dla każdego ze zidentyfikowanych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81CBB" w14:textId="77777777" w:rsidR="00026CAC" w:rsidRDefault="00026CAC" w:rsidP="006D08C8">
      <w:pPr>
        <w:spacing w:after="0" w:line="240" w:lineRule="auto"/>
      </w:pPr>
      <w:r>
        <w:separator/>
      </w:r>
    </w:p>
  </w:endnote>
  <w:endnote w:type="continuationSeparator" w:id="0">
    <w:p w14:paraId="32F7BED1" w14:textId="77777777" w:rsidR="00026CAC" w:rsidRDefault="00026CAC"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D592D" w14:textId="77777777" w:rsidR="00026CAC" w:rsidRDefault="00026CAC" w:rsidP="006D08C8">
      <w:pPr>
        <w:spacing w:after="0" w:line="240" w:lineRule="auto"/>
      </w:pPr>
      <w:r>
        <w:separator/>
      </w:r>
    </w:p>
  </w:footnote>
  <w:footnote w:type="continuationSeparator" w:id="0">
    <w:p w14:paraId="13F69CA1" w14:textId="77777777" w:rsidR="00026CAC" w:rsidRDefault="00026CAC"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ilia Binkowska">
    <w15:presenceInfo w15:providerId="AD" w15:userId="S-1-5-21-2619306676-2800222060-3362172700-3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26CAC"/>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14A31"/>
    <w:rsid w:val="002246CB"/>
    <w:rsid w:val="00267D88"/>
    <w:rsid w:val="002730D8"/>
    <w:rsid w:val="00294250"/>
    <w:rsid w:val="002A2CED"/>
    <w:rsid w:val="002F0DFD"/>
    <w:rsid w:val="00310761"/>
    <w:rsid w:val="0032523C"/>
    <w:rsid w:val="00363104"/>
    <w:rsid w:val="003644D3"/>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41E4"/>
    <w:rsid w:val="0050559B"/>
    <w:rsid w:val="00513CDB"/>
    <w:rsid w:val="00526777"/>
    <w:rsid w:val="00540D8C"/>
    <w:rsid w:val="005643A3"/>
    <w:rsid w:val="005837B5"/>
    <w:rsid w:val="005842A3"/>
    <w:rsid w:val="00591148"/>
    <w:rsid w:val="005921C5"/>
    <w:rsid w:val="005A59C3"/>
    <w:rsid w:val="005B7BB8"/>
    <w:rsid w:val="005C39AA"/>
    <w:rsid w:val="005E66D1"/>
    <w:rsid w:val="005F4223"/>
    <w:rsid w:val="006021E8"/>
    <w:rsid w:val="0060695E"/>
    <w:rsid w:val="0061018E"/>
    <w:rsid w:val="0062480F"/>
    <w:rsid w:val="00634E95"/>
    <w:rsid w:val="006636B2"/>
    <w:rsid w:val="006B28FC"/>
    <w:rsid w:val="006D08C8"/>
    <w:rsid w:val="006E182C"/>
    <w:rsid w:val="006F3E1E"/>
    <w:rsid w:val="0073449A"/>
    <w:rsid w:val="00743145"/>
    <w:rsid w:val="00744E78"/>
    <w:rsid w:val="00772C17"/>
    <w:rsid w:val="0078532C"/>
    <w:rsid w:val="00786DBA"/>
    <w:rsid w:val="007964D4"/>
    <w:rsid w:val="007978D1"/>
    <w:rsid w:val="007B139B"/>
    <w:rsid w:val="007D4DFB"/>
    <w:rsid w:val="007E47AC"/>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876F5"/>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D4A54"/>
    <w:rsid w:val="00CE722F"/>
    <w:rsid w:val="00D0112F"/>
    <w:rsid w:val="00D11B51"/>
    <w:rsid w:val="00D20024"/>
    <w:rsid w:val="00D26E48"/>
    <w:rsid w:val="00D41121"/>
    <w:rsid w:val="00D50973"/>
    <w:rsid w:val="00D50F79"/>
    <w:rsid w:val="00D53E5B"/>
    <w:rsid w:val="00D7706B"/>
    <w:rsid w:val="00DC1FB0"/>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E36"/>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4010</Words>
  <Characters>24064</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Emilia Binkowska</cp:lastModifiedBy>
  <cp:revision>26</cp:revision>
  <cp:lastPrinted>2026-02-09T13:31:00Z</cp:lastPrinted>
  <dcterms:created xsi:type="dcterms:W3CDTF">2024-12-17T13:29:00Z</dcterms:created>
  <dcterms:modified xsi:type="dcterms:W3CDTF">2026-02-09T13:31:00Z</dcterms:modified>
</cp:coreProperties>
</file>